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8617E" w:rsidTr="00DA502E">
        <w:tc>
          <w:tcPr>
            <w:tcW w:w="4531" w:type="dxa"/>
          </w:tcPr>
          <w:p w:rsidR="00354192" w:rsidRPr="00284C4C" w:rsidRDefault="00354192" w:rsidP="00DA502E">
            <w:pPr>
              <w:pStyle w:val="Tabulka-buky11"/>
              <w:rPr>
                <w:rStyle w:val="Siln"/>
                <w:rFonts w:ascii="Times New Roman" w:hAnsi="Times New Roman"/>
                <w:b w:val="0"/>
                <w:bCs w:val="0"/>
                <w:sz w:val="22"/>
                <w:szCs w:val="22"/>
                <w:lang w:val="cs-CZ"/>
              </w:rPr>
            </w:pPr>
            <w:r w:rsidRPr="00284C4C">
              <w:rPr>
                <w:rStyle w:val="Siln"/>
                <w:rFonts w:ascii="Times New Roman" w:hAnsi="Times New Roman"/>
                <w:sz w:val="22"/>
                <w:szCs w:val="22"/>
              </w:rPr>
              <w:t>Objednatel:</w:t>
            </w:r>
          </w:p>
        </w:tc>
        <w:tc>
          <w:tcPr>
            <w:tcW w:w="4531" w:type="dxa"/>
          </w:tcPr>
          <w:p w:rsidR="00354192" w:rsidRPr="00284C4C" w:rsidRDefault="00354192" w:rsidP="00DA502E">
            <w:pPr>
              <w:pStyle w:val="Tabulka-buky11"/>
              <w:rPr>
                <w:rFonts w:ascii="Times New Roman" w:hAnsi="Times New Roman"/>
                <w:sz w:val="22"/>
                <w:szCs w:val="22"/>
                <w:lang w:val="cs-CZ"/>
              </w:rPr>
            </w:pPr>
            <w:r w:rsidRPr="00284C4C">
              <w:rPr>
                <w:rFonts w:ascii="Times New Roman" w:hAnsi="Times New Roman"/>
                <w:sz w:val="22"/>
                <w:szCs w:val="22"/>
                <w:lang w:val="cs-CZ"/>
              </w:rPr>
              <w:t>Česká republika – Státní pozemkový úřad</w:t>
            </w:r>
          </w:p>
          <w:p w:rsidR="00354192" w:rsidRPr="00284C4C" w:rsidRDefault="00354192" w:rsidP="00D9074E">
            <w:pPr>
              <w:pStyle w:val="Tabulka-buky11"/>
              <w:rPr>
                <w:rFonts w:ascii="Times New Roman" w:hAnsi="Times New Roman"/>
                <w:sz w:val="22"/>
                <w:szCs w:val="22"/>
                <w:lang w:val="cs-CZ"/>
              </w:rPr>
            </w:pPr>
            <w:r w:rsidRPr="00284C4C">
              <w:rPr>
                <w:rFonts w:ascii="Times New Roman" w:hAnsi="Times New Roman"/>
                <w:sz w:val="22"/>
                <w:szCs w:val="22"/>
                <w:lang w:val="cs-CZ"/>
              </w:rPr>
              <w:t xml:space="preserve">Krajský pozemkový úřad pro </w:t>
            </w:r>
            <w:r w:rsidR="00D9074E" w:rsidRPr="00284C4C">
              <w:rPr>
                <w:rFonts w:ascii="Times New Roman" w:hAnsi="Times New Roman"/>
                <w:sz w:val="22"/>
                <w:szCs w:val="22"/>
                <w:lang w:val="cs-CZ"/>
              </w:rPr>
              <w:t xml:space="preserve">Ústecký </w:t>
            </w:r>
            <w:r w:rsidRPr="00284C4C">
              <w:rPr>
                <w:rFonts w:ascii="Times New Roman" w:hAnsi="Times New Roman"/>
                <w:sz w:val="22"/>
                <w:szCs w:val="22"/>
                <w:lang w:val="cs-CZ"/>
              </w:rPr>
              <w:t>kraj</w:t>
            </w:r>
            <w:r w:rsidRPr="00284C4C">
              <w:rPr>
                <w:rFonts w:ascii="Times New Roman" w:hAnsi="Times New Roman"/>
                <w:sz w:val="22"/>
                <w:szCs w:val="22"/>
              </w:rPr>
              <w:t xml:space="preserve">, Pobočka </w:t>
            </w:r>
            <w:r w:rsidR="00D9074E" w:rsidRPr="00284C4C">
              <w:rPr>
                <w:rFonts w:ascii="Times New Roman" w:hAnsi="Times New Roman"/>
                <w:sz w:val="22"/>
                <w:szCs w:val="22"/>
              </w:rPr>
              <w:t>Louny</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b w:val="0"/>
                <w:bCs w:val="0"/>
                <w:sz w:val="22"/>
                <w:szCs w:val="22"/>
                <w:lang w:val="cs-CZ"/>
              </w:rPr>
            </w:pPr>
            <w:r w:rsidRPr="00284C4C">
              <w:rPr>
                <w:rStyle w:val="Siln"/>
                <w:rFonts w:ascii="Times New Roman" w:eastAsiaTheme="majorEastAsia" w:hAnsi="Times New Roman"/>
                <w:sz w:val="22"/>
                <w:szCs w:val="22"/>
              </w:rPr>
              <w:t>Sídlo:</w:t>
            </w:r>
          </w:p>
        </w:tc>
        <w:tc>
          <w:tcPr>
            <w:tcW w:w="4531" w:type="dxa"/>
          </w:tcPr>
          <w:p w:rsidR="00354192" w:rsidRPr="00284C4C" w:rsidRDefault="00354192" w:rsidP="00DA502E">
            <w:pPr>
              <w:pStyle w:val="Tabulka-buky11"/>
              <w:rPr>
                <w:rFonts w:ascii="Times New Roman" w:hAnsi="Times New Roman"/>
                <w:sz w:val="22"/>
                <w:szCs w:val="22"/>
                <w:lang w:val="cs-CZ"/>
              </w:rPr>
            </w:pPr>
            <w:r w:rsidRPr="00284C4C">
              <w:rPr>
                <w:rFonts w:ascii="Times New Roman" w:hAnsi="Times New Roman"/>
                <w:sz w:val="22"/>
                <w:szCs w:val="22"/>
                <w:lang w:val="cs-CZ"/>
              </w:rPr>
              <w:t>Husinecká 1024/11a, 130 00 Praha 3 – Žižkov</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Zastoupen:</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Ing. Pavlem Pojerem, zástupcem ředitele pro KPÚ Ústecký kraj</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Ve smluvních záležitostech oprávněn jednat:</w:t>
            </w:r>
          </w:p>
        </w:tc>
        <w:tc>
          <w:tcPr>
            <w:tcW w:w="4531" w:type="dxa"/>
          </w:tcPr>
          <w:p w:rsidR="00354192" w:rsidRPr="00284C4C" w:rsidRDefault="00D9074E" w:rsidP="00D9074E">
            <w:pPr>
              <w:pStyle w:val="Tabulka-buky11"/>
              <w:rPr>
                <w:rFonts w:ascii="Times New Roman" w:hAnsi="Times New Roman"/>
                <w:sz w:val="22"/>
                <w:szCs w:val="22"/>
              </w:rPr>
            </w:pPr>
            <w:r w:rsidRPr="00284C4C">
              <w:rPr>
                <w:rFonts w:ascii="Times New Roman" w:hAnsi="Times New Roman"/>
                <w:sz w:val="22"/>
                <w:szCs w:val="22"/>
              </w:rPr>
              <w:t>Ing. Pavel Pojer</w:t>
            </w:r>
            <w:r w:rsidR="00354192" w:rsidRPr="00284C4C">
              <w:rPr>
                <w:rFonts w:ascii="Times New Roman" w:hAnsi="Times New Roman"/>
                <w:sz w:val="22"/>
                <w:szCs w:val="22"/>
              </w:rPr>
              <w:t>,</w:t>
            </w:r>
            <w:r w:rsidRPr="00284C4C">
              <w:rPr>
                <w:rFonts w:ascii="Times New Roman" w:hAnsi="Times New Roman"/>
                <w:sz w:val="22"/>
                <w:szCs w:val="22"/>
              </w:rPr>
              <w:t xml:space="preserve"> zástupce ředitele</w:t>
            </w:r>
            <w:r w:rsidR="00354192" w:rsidRPr="00284C4C">
              <w:rPr>
                <w:rFonts w:ascii="Times New Roman" w:hAnsi="Times New Roman"/>
                <w:sz w:val="22"/>
                <w:szCs w:val="22"/>
              </w:rPr>
              <w:t xml:space="preserve"> KPÚ </w:t>
            </w:r>
            <w:r w:rsidRPr="00284C4C">
              <w:rPr>
                <w:rFonts w:ascii="Times New Roman" w:hAnsi="Times New Roman"/>
                <w:sz w:val="22"/>
                <w:szCs w:val="22"/>
              </w:rPr>
              <w:t>pro Ústecký kraj</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V technických záležitostech oprávněn jednat:</w:t>
            </w:r>
          </w:p>
        </w:tc>
        <w:tc>
          <w:tcPr>
            <w:tcW w:w="4531" w:type="dxa"/>
          </w:tcPr>
          <w:p w:rsidR="00354192" w:rsidRPr="00284C4C" w:rsidRDefault="00354192" w:rsidP="00D9074E">
            <w:pPr>
              <w:pStyle w:val="Tabulka-buky11"/>
              <w:rPr>
                <w:rFonts w:ascii="Times New Roman" w:hAnsi="Times New Roman"/>
                <w:sz w:val="22"/>
                <w:szCs w:val="22"/>
              </w:rPr>
            </w:pPr>
            <w:r w:rsidRPr="00284C4C">
              <w:rPr>
                <w:rFonts w:ascii="Times New Roman" w:hAnsi="Times New Roman"/>
                <w:sz w:val="22"/>
                <w:szCs w:val="22"/>
              </w:rPr>
              <w:t xml:space="preserve">příslušný pracovník, KPÚ </w:t>
            </w:r>
            <w:r w:rsidR="00D9074E" w:rsidRPr="00284C4C">
              <w:rPr>
                <w:rFonts w:ascii="Times New Roman" w:hAnsi="Times New Roman"/>
                <w:sz w:val="22"/>
                <w:szCs w:val="22"/>
              </w:rPr>
              <w:t xml:space="preserve">Ing. Jitka Fůsová – odborný rada, </w:t>
            </w:r>
            <w:r w:rsidRPr="00284C4C">
              <w:rPr>
                <w:rFonts w:ascii="Times New Roman" w:hAnsi="Times New Roman"/>
                <w:sz w:val="22"/>
                <w:szCs w:val="22"/>
              </w:rPr>
              <w:t xml:space="preserve">Pobočka </w:t>
            </w:r>
            <w:r w:rsidR="00D9074E" w:rsidRPr="00284C4C">
              <w:rPr>
                <w:rFonts w:ascii="Times New Roman" w:hAnsi="Times New Roman"/>
                <w:sz w:val="22"/>
                <w:szCs w:val="22"/>
              </w:rPr>
              <w:t>Louny</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Adresa:</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Pražská 765, 440 01 Louny</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Telefon:</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+ 420 727 927 482</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E-mail :</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j.fusova@spucr.cz</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ID DS:</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z49per3</w:t>
            </w:r>
          </w:p>
        </w:tc>
      </w:tr>
      <w:tr w:rsidR="00354192" w:rsidRPr="0078617E" w:rsidTr="00DA502E">
        <w:tblPrEx>
          <w:tblLook w:val="04A0" w:firstRow="1" w:lastRow="0" w:firstColumn="1" w:lastColumn="0" w:noHBand="0" w:noVBand="1"/>
        </w:tblPrEx>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Bankovní spojení:</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Česká národní banka</w:t>
            </w:r>
          </w:p>
        </w:tc>
      </w:tr>
      <w:tr w:rsidR="00354192" w:rsidRPr="0078617E" w:rsidTr="00DA502E">
        <w:tblPrEx>
          <w:tblLook w:val="04A0" w:firstRow="1" w:lastRow="0" w:firstColumn="1" w:lastColumn="0" w:noHBand="0" w:noVBand="1"/>
        </w:tblPrEx>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Číslo účtu:</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3723001/0710</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IČO:</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01312774</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DIČ:</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CZ01312774 - není plátce DPH</w:t>
            </w:r>
          </w:p>
        </w:tc>
      </w:tr>
    </w:tbl>
    <w:p w:rsidR="00354192" w:rsidRPr="00284C4C" w:rsidRDefault="00354192" w:rsidP="00354192">
      <w:pPr>
        <w:spacing w:before="120" w:after="360"/>
        <w:rPr>
          <w:rFonts w:ascii="Times New Roman" w:hAnsi="Times New Roman" w:cs="Times New Roman"/>
          <w:lang w:val="cs-CZ"/>
        </w:rPr>
      </w:pPr>
      <w:r w:rsidRPr="00284C4C">
        <w:rPr>
          <w:rFonts w:ascii="Times New Roman" w:hAnsi="Times New Roman" w:cs="Times New Roman"/>
          <w:lang w:val="cs-CZ"/>
        </w:rPr>
        <w:t>(dále jen „</w:t>
      </w:r>
      <w:r w:rsidRPr="00284C4C">
        <w:rPr>
          <w:rStyle w:val="Siln"/>
          <w:rFonts w:ascii="Times New Roman" w:hAnsi="Times New Roman" w:cs="Times New Roman"/>
          <w:lang w:val="cs-CZ"/>
        </w:rPr>
        <w:t>objednatel</w:t>
      </w:r>
      <w:r w:rsidRPr="00284C4C">
        <w:rPr>
          <w:rFonts w:ascii="Times New Roman" w:hAnsi="Times New Roman" w:cs="Times New Roman"/>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Zhotovitel:</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Sídlo:</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Zastoupen:</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0043C9"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V</w:t>
            </w:r>
            <w:r w:rsidR="00354192" w:rsidRPr="00284C4C">
              <w:rPr>
                <w:rStyle w:val="Siln"/>
                <w:rFonts w:ascii="Times New Roman" w:hAnsi="Times New Roman"/>
                <w:sz w:val="22"/>
                <w:szCs w:val="22"/>
              </w:rPr>
              <w:t>e smluvních záležitostech oprávněn jednat:</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0043C9"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V</w:t>
            </w:r>
            <w:r w:rsidR="00354192" w:rsidRPr="00284C4C">
              <w:rPr>
                <w:rStyle w:val="Siln"/>
                <w:rFonts w:ascii="Times New Roman" w:eastAsiaTheme="majorEastAsia" w:hAnsi="Times New Roman"/>
                <w:sz w:val="22"/>
                <w:szCs w:val="22"/>
              </w:rPr>
              <w:t xml:space="preserve"> technických záležitostech oprávněn jednat:</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Telefon:</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E-mail :</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ID DS:</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Bankovní spojení:</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Číslo účtu:</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IČO:</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DIČ:</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 xml:space="preserve">Společnost je zapsaná v obchodním rejstříku vedeném:  </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Osoba odpovědná (úředně oprávněná) za zpracování návrhu KoPÚ:</w:t>
            </w:r>
          </w:p>
        </w:tc>
        <w:tc>
          <w:tcPr>
            <w:tcW w:w="4531" w:type="dxa"/>
          </w:tcPr>
          <w:p w:rsidR="00354192" w:rsidRPr="00284C4C" w:rsidRDefault="00354192" w:rsidP="00DA502E">
            <w:pPr>
              <w:pStyle w:val="Tabulka-buky11"/>
              <w:rPr>
                <w:rFonts w:ascii="Times New Roman" w:hAnsi="Times New Roman"/>
                <w:sz w:val="22"/>
                <w:szCs w:val="22"/>
                <w:lang w:val="cs-CZ"/>
              </w:rPr>
            </w:pPr>
          </w:p>
        </w:tc>
      </w:tr>
    </w:tbl>
    <w:p w:rsidR="00354192" w:rsidRPr="00284C4C" w:rsidRDefault="00354192" w:rsidP="00F911B6">
      <w:pPr>
        <w:spacing w:after="0"/>
        <w:rPr>
          <w:rFonts w:ascii="Times New Roman" w:hAnsi="Times New Roman" w:cs="Times New Roman"/>
          <w:lang w:val="cs-CZ"/>
        </w:rPr>
      </w:pPr>
      <w:r w:rsidRPr="00284C4C">
        <w:rPr>
          <w:rFonts w:ascii="Times New Roman" w:hAnsi="Times New Roman" w:cs="Times New Roman"/>
          <w:lang w:val="cs-CZ"/>
        </w:rPr>
        <w:t>(dále jen „</w:t>
      </w:r>
      <w:r w:rsidRPr="00284C4C">
        <w:rPr>
          <w:rStyle w:val="Siln"/>
          <w:rFonts w:ascii="Times New Roman" w:hAnsi="Times New Roman" w:cs="Times New Roman"/>
          <w:lang w:val="cs-CZ"/>
        </w:rPr>
        <w:t>zhotovitel</w:t>
      </w:r>
      <w:r w:rsidRPr="00284C4C">
        <w:rPr>
          <w:rFonts w:ascii="Times New Roman" w:hAnsi="Times New Roman" w:cs="Times New Roman"/>
          <w:lang w:val="cs-CZ"/>
        </w:rPr>
        <w:t>“)</w:t>
      </w:r>
    </w:p>
    <w:p w:rsidR="00187D94" w:rsidRPr="00284C4C" w:rsidRDefault="00187D94" w:rsidP="00F911B6">
      <w:pPr>
        <w:spacing w:after="0"/>
        <w:rPr>
          <w:rFonts w:ascii="Times New Roman" w:hAnsi="Times New Roman" w:cs="Times New Roman"/>
          <w:lang w:val="cs-CZ"/>
        </w:rPr>
      </w:pPr>
      <w:r w:rsidRPr="00284C4C">
        <w:rPr>
          <w:rFonts w:ascii="Times New Roman" w:hAnsi="Times New Roman" w:cs="Times New Roman"/>
          <w:lang w:val="cs-CZ"/>
        </w:rPr>
        <w:t>(společně dále jako „</w:t>
      </w:r>
      <w:r w:rsidRPr="00284C4C">
        <w:rPr>
          <w:rFonts w:ascii="Times New Roman" w:hAnsi="Times New Roman" w:cs="Times New Roman"/>
          <w:b/>
          <w:lang w:val="cs-CZ"/>
        </w:rPr>
        <w:t>smluvní strany</w:t>
      </w:r>
      <w:r w:rsidRPr="00284C4C">
        <w:rPr>
          <w:rFonts w:ascii="Times New Roman" w:hAnsi="Times New Roman" w:cs="Times New Roman"/>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lastRenderedPageBreak/>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78617E">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C91DE1" w:rsidRPr="00C91DE1">
        <w:rPr>
          <w:rStyle w:val="Siln"/>
          <w:rFonts w:ascii="Times New Roman" w:hAnsi="Times New Roman" w:cs="Times New Roman"/>
          <w:szCs w:val="20"/>
        </w:rPr>
        <w:t xml:space="preserve">v k. ú. </w:t>
      </w:r>
      <w:r w:rsidR="00D9074E">
        <w:rPr>
          <w:rStyle w:val="Siln"/>
          <w:rFonts w:ascii="Times New Roman" w:hAnsi="Times New Roman" w:cs="Times New Roman"/>
          <w:szCs w:val="20"/>
        </w:rPr>
        <w:t>Vršovice</w:t>
      </w:r>
      <w:ins w:id="0" w:author="Administrator" w:date="2017-02-20T10:58:00Z">
        <w:del w:id="1" w:author="Vodvářková Tereza Ing." w:date="2017-02-27T11:16:00Z">
          <w:r w:rsidR="004804C0" w:rsidDel="00B714BB">
            <w:rPr>
              <w:rStyle w:val="Siln"/>
              <w:rFonts w:ascii="Times New Roman" w:hAnsi="Times New Roman" w:cs="Times New Roman"/>
              <w:szCs w:val="20"/>
            </w:rPr>
            <w:delText xml:space="preserve"> u Loun</w:delText>
          </w:r>
        </w:del>
      </w:ins>
      <w:del w:id="2" w:author="Administrator" w:date="2017-02-15T10:52:00Z">
        <w:r w:rsidR="00D9074E" w:rsidDel="00420A03">
          <w:rPr>
            <w:rStyle w:val="Siln"/>
            <w:rFonts w:ascii="Times New Roman" w:hAnsi="Times New Roman" w:cs="Times New Roman"/>
            <w:szCs w:val="20"/>
          </w:rPr>
          <w:delText xml:space="preserve"> u Loun</w:delText>
        </w:r>
      </w:del>
      <w:r w:rsidR="00D9074E" w:rsidRPr="006F3D14">
        <w:rPr>
          <w:rFonts w:ascii="Times New Roman" w:hAnsi="Times New Roman" w:cs="Times New Roman"/>
          <w:szCs w:val="20"/>
          <w:lang w:val="cs-CZ"/>
        </w:rPr>
        <w:t>“</w:t>
      </w:r>
      <w:r w:rsidR="00D9074E"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D9074E">
        <w:rPr>
          <w:rFonts w:ascii="Times New Roman" w:hAnsi="Times New Roman" w:cs="Times New Roman"/>
          <w:szCs w:val="20"/>
        </w:rPr>
        <w:t xml:space="preserve">Vršovice u Loun a části k. ú. Louny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w:t>
      </w:r>
      <w:r w:rsidRPr="004F5C66">
        <w:rPr>
          <w:rFonts w:ascii="Times New Roman" w:hAnsi="Times New Roman" w:cs="Times New Roman"/>
          <w:lang w:val="cs-CZ"/>
        </w:rPr>
        <w:lastRenderedPageBreak/>
        <w:t xml:space="preserve">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F32E27">
        <w:rPr>
          <w:rFonts w:ascii="Times New Roman" w:hAnsi="Times New Roman" w:cs="Times New Roman"/>
          <w:lang w:val="cs-CZ"/>
        </w:rPr>
        <w:t xml:space="preserve"> Ocenění dle § 8 ods.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lastRenderedPageBreak/>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w:t>
      </w:r>
      <w:r w:rsidRPr="006F3D14">
        <w:rPr>
          <w:rFonts w:ascii="Times New Roman" w:hAnsi="Times New Roman" w:cs="Times New Roman"/>
          <w:szCs w:val="20"/>
          <w:lang w:val="cs-CZ"/>
        </w:rPr>
        <w:lastRenderedPageBreak/>
        <w:t xml:space="preserve">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F32E27">
        <w:rPr>
          <w:rFonts w:ascii="Times New Roman" w:hAnsi="Times New Roman" w:cs="Times New Roman"/>
          <w:szCs w:val="20"/>
          <w:lang w:val="cs-CZ"/>
        </w:rPr>
        <w:t>Louny</w:t>
      </w:r>
      <w:r w:rsidR="00F32E27"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F32E27">
        <w:rPr>
          <w:rFonts w:ascii="Times New Roman" w:hAnsi="Times New Roman" w:cs="Times New Roman"/>
          <w:szCs w:val="20"/>
          <w:lang w:val="cs-CZ"/>
        </w:rPr>
        <w:t>Pražská 765, 440 01 Louny</w:t>
      </w:r>
      <w:r w:rsidR="00F32E27" w:rsidRPr="006F3D14">
        <w:rPr>
          <w:rFonts w:ascii="Times New Roman" w:hAnsi="Times New Roman" w:cs="Times New Roman"/>
          <w:szCs w:val="20"/>
        </w:rPr>
        <w:t xml:space="preserve"> </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F32E27">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w:t>
      </w:r>
      <w:r w:rsidRPr="006F3D14">
        <w:rPr>
          <w:rFonts w:ascii="Times New Roman" w:hAnsi="Times New Roman" w:cs="Times New Roman"/>
          <w:szCs w:val="20"/>
          <w:lang w:val="cs-CZ"/>
        </w:rPr>
        <w:lastRenderedPageBreak/>
        <w:t>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1D6AE8">
        <w:rPr>
          <w:rFonts w:ascii="Times New Roman" w:hAnsi="Times New Roman" w:cs="Times New Roman"/>
          <w:szCs w:val="20"/>
          <w:lang w:val="cs-CZ"/>
        </w:rPr>
        <w:t>…..</w:t>
      </w:r>
      <w:r w:rsidR="001D6AE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si vyhrazuje právo přerušit práce v případě nedostatku finančních prostředků na tyto práce přidělených ze státního rozpočtu. Při přerušení prací ze strany objednatele se </w:t>
      </w:r>
      <w:r w:rsidRPr="006F3D14">
        <w:rPr>
          <w:rFonts w:ascii="Times New Roman" w:hAnsi="Times New Roman" w:cs="Times New Roman"/>
          <w:szCs w:val="20"/>
          <w:lang w:val="cs-CZ"/>
        </w:rPr>
        <w:lastRenderedPageBreak/>
        <w:t>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w:t>
      </w:r>
      <w:r w:rsidRPr="006F3D14">
        <w:rPr>
          <w:rFonts w:ascii="Times New Roman" w:hAnsi="Times New Roman" w:cs="Times New Roman"/>
          <w:szCs w:val="20"/>
          <w:lang w:val="cs-CZ"/>
        </w:rPr>
        <w:lastRenderedPageBreak/>
        <w:t>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4B2BC3">
        <w:rPr>
          <w:rFonts w:ascii="Times New Roman" w:hAnsi="Times New Roman" w:cs="Times New Roman"/>
          <w:szCs w:val="20"/>
        </w:rPr>
        <w:t>100 000,-</w:t>
      </w:r>
      <w:r w:rsidR="004B2BC3"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4B2BC3">
        <w:rPr>
          <w:rFonts w:ascii="Times New Roman" w:hAnsi="Times New Roman" w:cs="Times New Roman"/>
          <w:szCs w:val="20"/>
        </w:rPr>
        <w:t>jedno sto tisíc</w:t>
      </w:r>
      <w:r w:rsidR="004B2BC3"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tímto prohlašuje, že v době uzavření této smlouvy není v likvidaci a není vůči němu vedeno řízení dle zákona č. 182/2006 Sb., o úpadku a způsobech jeho řešení, ve znění </w:t>
      </w:r>
      <w:r w:rsidRPr="006F3D14">
        <w:rPr>
          <w:rFonts w:ascii="Times New Roman" w:hAnsi="Times New Roman" w:cs="Times New Roman"/>
          <w:szCs w:val="20"/>
        </w:rPr>
        <w:lastRenderedPageBreak/>
        <w:t>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Smlouva je vyhotovena ve čtyřech ()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B714BB" w:rsidRDefault="005A2300" w:rsidP="00B714BB">
      <w:pPr>
        <w:pStyle w:val="Odstavecseseznamem"/>
        <w:ind w:left="709" w:hanging="709"/>
        <w:rPr>
          <w:ins w:id="3" w:author="Vodvářková Tereza Ing." w:date="2017-02-27T11:23:00Z"/>
          <w:rFonts w:ascii="Times New Roman" w:hAnsi="Times New Roman" w:cs="Times New Roman"/>
          <w:szCs w:val="20"/>
          <w:lang w:val="cs-CZ"/>
        </w:rPr>
        <w:pPrChange w:id="4" w:author="Vodvářková Tereza Ing." w:date="2017-02-27T11:23:00Z">
          <w:pPr>
            <w:pStyle w:val="Odstavecseseznamem"/>
            <w:ind w:left="709" w:hanging="709"/>
          </w:pPr>
        </w:pPrChange>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B714BB" w:rsidRDefault="00B714BB" w:rsidP="00B714BB">
      <w:pPr>
        <w:pStyle w:val="Odstavecseseznamem"/>
        <w:numPr>
          <w:ilvl w:val="0"/>
          <w:numId w:val="0"/>
        </w:numPr>
        <w:ind w:left="709"/>
        <w:rPr>
          <w:ins w:id="5" w:author="Vodvářková Tereza Ing." w:date="2017-02-27T11:23:00Z"/>
          <w:rFonts w:ascii="Times New Roman" w:hAnsi="Times New Roman" w:cs="Times New Roman"/>
          <w:szCs w:val="20"/>
          <w:lang w:val="cs-CZ"/>
        </w:rPr>
        <w:pPrChange w:id="6"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7" w:author="Vodvářková Tereza Ing." w:date="2017-02-27T11:23:00Z"/>
          <w:rFonts w:ascii="Times New Roman" w:hAnsi="Times New Roman" w:cs="Times New Roman"/>
          <w:szCs w:val="20"/>
          <w:lang w:val="cs-CZ"/>
        </w:rPr>
        <w:pPrChange w:id="8"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9" w:author="Vodvářková Tereza Ing." w:date="2017-02-27T11:23:00Z"/>
          <w:rFonts w:ascii="Times New Roman" w:hAnsi="Times New Roman" w:cs="Times New Roman"/>
          <w:szCs w:val="20"/>
          <w:lang w:val="cs-CZ"/>
        </w:rPr>
        <w:pPrChange w:id="10"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11" w:author="Vodvářková Tereza Ing." w:date="2017-02-27T11:23:00Z"/>
          <w:rFonts w:ascii="Times New Roman" w:hAnsi="Times New Roman" w:cs="Times New Roman"/>
          <w:szCs w:val="20"/>
          <w:lang w:val="cs-CZ"/>
        </w:rPr>
        <w:pPrChange w:id="12"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13" w:author="Vodvářková Tereza Ing." w:date="2017-02-27T11:23:00Z"/>
          <w:rFonts w:ascii="Times New Roman" w:hAnsi="Times New Roman" w:cs="Times New Roman"/>
          <w:szCs w:val="20"/>
          <w:lang w:val="cs-CZ"/>
        </w:rPr>
        <w:pPrChange w:id="14"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15" w:author="Vodvářková Tereza Ing." w:date="2017-02-27T11:23:00Z"/>
          <w:rFonts w:ascii="Times New Roman" w:hAnsi="Times New Roman" w:cs="Times New Roman"/>
          <w:szCs w:val="20"/>
          <w:lang w:val="cs-CZ"/>
        </w:rPr>
        <w:pPrChange w:id="16"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17" w:author="Vodvářková Tereza Ing." w:date="2017-02-27T11:23:00Z"/>
          <w:rFonts w:ascii="Times New Roman" w:hAnsi="Times New Roman" w:cs="Times New Roman"/>
          <w:szCs w:val="20"/>
          <w:lang w:val="cs-CZ"/>
        </w:rPr>
        <w:pPrChange w:id="18" w:author="Vodvářková Tereza Ing." w:date="2017-02-27T11:23:00Z">
          <w:pPr>
            <w:pStyle w:val="Odstavecseseznamem"/>
            <w:ind w:left="709" w:hanging="709"/>
          </w:pPr>
        </w:pPrChange>
      </w:pPr>
    </w:p>
    <w:p w:rsidR="00B714BB" w:rsidRDefault="00B714BB" w:rsidP="00B714BB">
      <w:pPr>
        <w:pStyle w:val="Odstavecseseznamem"/>
        <w:numPr>
          <w:ilvl w:val="0"/>
          <w:numId w:val="0"/>
        </w:numPr>
        <w:ind w:left="709"/>
        <w:rPr>
          <w:ins w:id="19" w:author="Vodvářková Tereza Ing." w:date="2017-02-27T11:23:00Z"/>
          <w:rFonts w:ascii="Times New Roman" w:hAnsi="Times New Roman" w:cs="Times New Roman"/>
          <w:szCs w:val="20"/>
          <w:lang w:val="cs-CZ"/>
        </w:rPr>
        <w:pPrChange w:id="20" w:author="Vodvářková Tereza Ing." w:date="2017-02-27T11:23:00Z">
          <w:pPr>
            <w:pStyle w:val="Odstavecseseznamem"/>
            <w:ind w:left="709" w:hanging="709"/>
          </w:pPr>
        </w:pPrChange>
      </w:pPr>
    </w:p>
    <w:p w:rsidR="00B714BB" w:rsidRPr="00B714BB" w:rsidRDefault="00B714BB" w:rsidP="00B714BB">
      <w:pPr>
        <w:pStyle w:val="Odstavecseseznamem"/>
        <w:numPr>
          <w:ilvl w:val="0"/>
          <w:numId w:val="0"/>
        </w:numPr>
        <w:ind w:left="709"/>
        <w:rPr>
          <w:rFonts w:ascii="Times New Roman" w:hAnsi="Times New Roman" w:cs="Times New Roman"/>
          <w:szCs w:val="20"/>
          <w:lang w:val="cs-CZ"/>
          <w:rPrChange w:id="21" w:author="Vodvářková Tereza Ing." w:date="2017-02-27T11:23:00Z">
            <w:rPr>
              <w:lang w:val="cs-CZ"/>
            </w:rPr>
          </w:rPrChange>
        </w:rPr>
        <w:pPrChange w:id="22" w:author="Vodvářková Tereza Ing." w:date="2017-02-27T11:23:00Z">
          <w:pPr>
            <w:pStyle w:val="Odstavecseseznamem"/>
            <w:ind w:left="709" w:hanging="709"/>
          </w:pPr>
        </w:pPrChange>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V</w:t>
            </w:r>
            <w:del w:id="23" w:author="Vodvářková Tereza Ing." w:date="2017-02-27T11:23:00Z">
              <w:r w:rsidRPr="0018058C" w:rsidDel="00B714BB">
                <w:rPr>
                  <w:rFonts w:ascii="Times New Roman" w:hAnsi="Times New Roman" w:cs="Times New Roman"/>
                  <w:szCs w:val="20"/>
                  <w:lang w:val="cs-CZ"/>
                </w:rPr>
                <w:delText xml:space="preserve"> </w:delText>
              </w:r>
            </w:del>
            <w:ins w:id="24" w:author="Vodvářková Tereza Ing." w:date="2017-02-27T11:23:00Z">
              <w:r w:rsidR="00B714BB">
                <w:rPr>
                  <w:rFonts w:ascii="Times New Roman" w:hAnsi="Times New Roman" w:cs="Times New Roman"/>
                  <w:szCs w:val="20"/>
                  <w:lang w:val="cs-CZ"/>
                </w:rPr>
                <w:t> </w:t>
              </w:r>
            </w:ins>
            <w:del w:id="25" w:author="Vodvářková Tereza Ing." w:date="2017-02-27T11:23:00Z">
              <w:r w:rsidRPr="0018058C" w:rsidDel="00B714BB">
                <w:rPr>
                  <w:rFonts w:ascii="Times New Roman" w:hAnsi="Times New Roman" w:cs="Times New Roman"/>
                  <w:szCs w:val="20"/>
                  <w:lang w:val="cs-CZ"/>
                </w:rPr>
                <w:delText xml:space="preserve">………………… </w:delText>
              </w:r>
            </w:del>
            <w:ins w:id="26" w:author="Vodvářková Tereza Ing." w:date="2017-02-27T11:23:00Z">
              <w:r w:rsidR="00B714BB">
                <w:rPr>
                  <w:rFonts w:ascii="Times New Roman" w:hAnsi="Times New Roman" w:cs="Times New Roman"/>
                  <w:szCs w:val="20"/>
                  <w:lang w:val="cs-CZ"/>
                </w:rPr>
                <w:t xml:space="preserve">Teplicích </w:t>
              </w:r>
            </w:ins>
            <w:r w:rsidRPr="0018058C">
              <w:rPr>
                <w:rFonts w:ascii="Times New Roman" w:hAnsi="Times New Roman" w:cs="Times New Roman"/>
                <w:szCs w:val="20"/>
                <w:lang w:val="cs-CZ"/>
              </w:rPr>
              <w:t>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Default="00354192" w:rsidP="00DA502E">
            <w:pPr>
              <w:rPr>
                <w:ins w:id="27" w:author="Vodvářková Tereza Ing." w:date="2017-02-27T11:24:00Z"/>
                <w:rFonts w:ascii="Times New Roman" w:hAnsi="Times New Roman" w:cs="Times New Roman"/>
                <w:szCs w:val="20"/>
                <w:lang w:val="cs-CZ"/>
              </w:rPr>
            </w:pPr>
          </w:p>
          <w:p w:rsidR="00B714BB" w:rsidRDefault="00B714BB" w:rsidP="00DA502E">
            <w:pPr>
              <w:rPr>
                <w:ins w:id="28" w:author="Vodvářková Tereza Ing." w:date="2017-02-27T11:24:00Z"/>
                <w:rFonts w:ascii="Times New Roman" w:hAnsi="Times New Roman" w:cs="Times New Roman"/>
                <w:szCs w:val="20"/>
                <w:lang w:val="cs-CZ"/>
              </w:rPr>
            </w:pPr>
          </w:p>
          <w:p w:rsidR="00B714BB" w:rsidRDefault="00B714BB" w:rsidP="00DA502E">
            <w:pPr>
              <w:rPr>
                <w:ins w:id="29" w:author="Vodvářková Tereza Ing." w:date="2017-02-27T11:24:00Z"/>
                <w:rFonts w:ascii="Times New Roman" w:hAnsi="Times New Roman" w:cs="Times New Roman"/>
                <w:szCs w:val="20"/>
                <w:lang w:val="cs-CZ"/>
              </w:rPr>
            </w:pPr>
          </w:p>
          <w:p w:rsidR="00B714BB" w:rsidRPr="006F3D14" w:rsidRDefault="00B714BB" w:rsidP="00DA502E">
            <w:pPr>
              <w:rPr>
                <w:rFonts w:ascii="Times New Roman" w:hAnsi="Times New Roman" w:cs="Times New Roman"/>
                <w:szCs w:val="20"/>
                <w:lang w:val="cs-CZ"/>
              </w:rPr>
            </w:pPr>
            <w:bookmarkStart w:id="30" w:name="_GoBack"/>
            <w:bookmarkEnd w:id="30"/>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B714BB">
            <w:pPr>
              <w:pBdr>
                <w:bottom w:val="single" w:sz="6" w:space="1" w:color="auto"/>
              </w:pBdr>
              <w:spacing w:after="0"/>
              <w:ind w:right="459"/>
              <w:rPr>
                <w:rFonts w:ascii="Times New Roman" w:hAnsi="Times New Roman" w:cs="Times New Roman"/>
                <w:szCs w:val="20"/>
                <w:lang w:val="cs-CZ"/>
              </w:rPr>
              <w:pPrChange w:id="31" w:author="Vodvářková Tereza Ing." w:date="2017-02-27T11:22:00Z">
                <w:pPr>
                  <w:pBdr>
                    <w:bottom w:val="single" w:sz="6" w:space="1" w:color="auto"/>
                  </w:pBdr>
                  <w:ind w:right="459"/>
                </w:pPr>
              </w:pPrChange>
            </w:pPr>
          </w:p>
          <w:p w:rsidR="00354192" w:rsidRPr="006F3D14" w:rsidDel="00B714BB" w:rsidRDefault="00354192" w:rsidP="00B714BB">
            <w:pPr>
              <w:spacing w:after="0"/>
              <w:rPr>
                <w:del w:id="32" w:author="Vodvářková Tereza Ing." w:date="2017-02-27T11:20:00Z"/>
                <w:rFonts w:ascii="Times New Roman" w:hAnsi="Times New Roman" w:cs="Times New Roman"/>
                <w:szCs w:val="20"/>
                <w:lang w:val="cs-CZ"/>
              </w:rPr>
              <w:pPrChange w:id="33" w:author="Vodvářková Tereza Ing." w:date="2017-02-27T11:22:00Z">
                <w:pPr/>
              </w:pPrChange>
            </w:pPr>
          </w:p>
          <w:p w:rsidR="00354192" w:rsidRDefault="00354192" w:rsidP="00B714BB">
            <w:pPr>
              <w:spacing w:after="0"/>
              <w:rPr>
                <w:ins w:id="34" w:author="Vodvářková Tereza Ing." w:date="2017-02-27T11:20:00Z"/>
                <w:rFonts w:ascii="Times New Roman" w:hAnsi="Times New Roman" w:cs="Times New Roman"/>
                <w:szCs w:val="20"/>
                <w:lang w:val="cs-CZ"/>
              </w:rPr>
              <w:pPrChange w:id="35" w:author="Vodvářková Tereza Ing." w:date="2017-02-27T11:22:00Z">
                <w:pPr/>
              </w:pPrChange>
            </w:pPr>
            <w:del w:id="36" w:author="Vodvářková Tereza Ing." w:date="2017-02-27T11:20:00Z">
              <w:r w:rsidRPr="006F3D14" w:rsidDel="00B714BB">
                <w:rPr>
                  <w:rFonts w:ascii="Times New Roman" w:hAnsi="Times New Roman" w:cs="Times New Roman"/>
                  <w:szCs w:val="20"/>
                </w:rPr>
                <w:delText>Jméno, příjmení</w:delText>
              </w:r>
            </w:del>
            <w:ins w:id="37" w:author="Vodvářková Tereza Ing." w:date="2017-02-27T11:20:00Z">
              <w:r w:rsidR="00B714BB">
                <w:rPr>
                  <w:rFonts w:ascii="Times New Roman" w:hAnsi="Times New Roman" w:cs="Times New Roman"/>
                  <w:szCs w:val="20"/>
                  <w:lang w:val="cs-CZ"/>
                </w:rPr>
                <w:t>Ing. Pavel Pojer</w:t>
              </w:r>
            </w:ins>
          </w:p>
          <w:p w:rsidR="00B714BB" w:rsidRPr="006F3D14" w:rsidDel="00B714BB" w:rsidRDefault="00B714BB" w:rsidP="00B714BB">
            <w:pPr>
              <w:spacing w:after="0"/>
              <w:rPr>
                <w:del w:id="38" w:author="Vodvářková Tereza Ing." w:date="2017-02-27T11:21:00Z"/>
                <w:rFonts w:ascii="Times New Roman" w:hAnsi="Times New Roman" w:cs="Times New Roman"/>
                <w:szCs w:val="20"/>
              </w:rPr>
              <w:pPrChange w:id="39" w:author="Vodvářková Tereza Ing." w:date="2017-02-27T11:22:00Z">
                <w:pPr/>
              </w:pPrChange>
            </w:pPr>
            <w:ins w:id="40" w:author="Vodvářková Tereza Ing." w:date="2017-02-27T11:20:00Z">
              <w:r>
                <w:rPr>
                  <w:rFonts w:ascii="Times New Roman" w:hAnsi="Times New Roman" w:cs="Times New Roman"/>
                  <w:szCs w:val="20"/>
                  <w:lang w:val="cs-CZ"/>
                </w:rPr>
                <w:t>zástupce ředitele KPÚ pro Ústecký kraj</w:t>
              </w:r>
            </w:ins>
          </w:p>
          <w:p w:rsidR="00354192" w:rsidRPr="0018058C" w:rsidRDefault="00354192" w:rsidP="00B714BB">
            <w:pPr>
              <w:spacing w:after="0"/>
              <w:rPr>
                <w:rFonts w:ascii="Times New Roman" w:hAnsi="Times New Roman" w:cs="Times New Roman"/>
                <w:szCs w:val="20"/>
                <w:lang w:val="cs-CZ"/>
              </w:rPr>
              <w:pPrChange w:id="41" w:author="Vodvářková Tereza Ing." w:date="2017-02-27T11:22:00Z">
                <w:pPr/>
              </w:pPrChange>
            </w:pPr>
            <w:del w:id="42" w:author="Vodvářková Tereza Ing." w:date="2017-02-27T11:21:00Z">
              <w:r w:rsidRPr="006F3D14" w:rsidDel="00B714BB">
                <w:rPr>
                  <w:rFonts w:ascii="Times New Roman" w:hAnsi="Times New Roman" w:cs="Times New Roman"/>
                  <w:szCs w:val="20"/>
                </w:rPr>
                <w:delText>funkce</w:delText>
              </w:r>
            </w:del>
          </w:p>
        </w:tc>
        <w:tc>
          <w:tcPr>
            <w:tcW w:w="4531" w:type="dxa"/>
          </w:tcPr>
          <w:p w:rsidR="00354192" w:rsidRPr="006F3D14" w:rsidRDefault="00354192" w:rsidP="00B714BB">
            <w:pPr>
              <w:pBdr>
                <w:bottom w:val="single" w:sz="6" w:space="1" w:color="auto"/>
              </w:pBdr>
              <w:spacing w:after="0"/>
              <w:ind w:right="454"/>
              <w:rPr>
                <w:rFonts w:ascii="Times New Roman" w:hAnsi="Times New Roman" w:cs="Times New Roman"/>
                <w:szCs w:val="20"/>
                <w:lang w:val="cs-CZ"/>
              </w:rPr>
              <w:pPrChange w:id="43" w:author="Vodvářková Tereza Ing." w:date="2017-02-27T11:22:00Z">
                <w:pPr>
                  <w:pBdr>
                    <w:bottom w:val="single" w:sz="6" w:space="1" w:color="auto"/>
                  </w:pBdr>
                  <w:ind w:right="454"/>
                </w:pPr>
              </w:pPrChange>
            </w:pPr>
          </w:p>
          <w:p w:rsidR="00354192" w:rsidRPr="006F3D14" w:rsidDel="00B714BB" w:rsidRDefault="00354192" w:rsidP="00B714BB">
            <w:pPr>
              <w:spacing w:after="0"/>
              <w:rPr>
                <w:del w:id="44" w:author="Vodvářková Tereza Ing." w:date="2017-02-27T11:20:00Z"/>
                <w:rFonts w:ascii="Times New Roman" w:hAnsi="Times New Roman" w:cs="Times New Roman"/>
                <w:szCs w:val="20"/>
                <w:lang w:val="cs-CZ"/>
              </w:rPr>
              <w:pPrChange w:id="45" w:author="Vodvářková Tereza Ing." w:date="2017-02-27T11:22:00Z">
                <w:pPr/>
              </w:pPrChange>
            </w:pPr>
          </w:p>
          <w:p w:rsidR="00354192" w:rsidRPr="006F3D14" w:rsidRDefault="00354192" w:rsidP="00B714BB">
            <w:pPr>
              <w:spacing w:after="0"/>
              <w:rPr>
                <w:rFonts w:ascii="Times New Roman" w:hAnsi="Times New Roman" w:cs="Times New Roman"/>
                <w:szCs w:val="20"/>
              </w:rPr>
              <w:pPrChange w:id="46" w:author="Vodvářková Tereza Ing." w:date="2017-02-27T11:22:00Z">
                <w:pPr/>
              </w:pPrChange>
            </w:pPr>
            <w:r w:rsidRPr="006F3D14">
              <w:rPr>
                <w:rFonts w:ascii="Times New Roman" w:hAnsi="Times New Roman" w:cs="Times New Roman"/>
                <w:szCs w:val="20"/>
              </w:rPr>
              <w:t>Jméno, příjmení</w:t>
            </w:r>
          </w:p>
          <w:p w:rsidR="00354192" w:rsidRPr="006F3D14" w:rsidRDefault="00354192" w:rsidP="00B714BB">
            <w:pPr>
              <w:spacing w:after="0"/>
              <w:rPr>
                <w:rFonts w:ascii="Times New Roman" w:hAnsi="Times New Roman" w:cs="Times New Roman"/>
                <w:szCs w:val="20"/>
                <w:lang w:val="cs-CZ"/>
              </w:rPr>
              <w:pPrChange w:id="47" w:author="Vodvářková Tereza Ing." w:date="2017-02-27T11:22:00Z">
                <w:pPr/>
              </w:pPrChange>
            </w:pPr>
          </w:p>
        </w:tc>
      </w:tr>
      <w:tr w:rsidR="00FD1B71" w:rsidRPr="006F3D14" w:rsidTr="00DA502E">
        <w:tc>
          <w:tcPr>
            <w:tcW w:w="9062" w:type="dxa"/>
            <w:gridSpan w:val="2"/>
          </w:tcPr>
          <w:p w:rsidR="00B714BB" w:rsidRDefault="00B714BB" w:rsidP="00792089">
            <w:pPr>
              <w:spacing w:before="240"/>
              <w:rPr>
                <w:ins w:id="48" w:author="Vodvářková Tereza Ing." w:date="2017-02-27T11:23:00Z"/>
                <w:rFonts w:ascii="Times New Roman" w:hAnsi="Times New Roman" w:cs="Times New Roman"/>
                <w:szCs w:val="20"/>
                <w:lang w:val="cs-CZ"/>
              </w:rPr>
            </w:pPr>
          </w:p>
          <w:p w:rsidR="00B714BB" w:rsidRDefault="00B714BB" w:rsidP="00792089">
            <w:pPr>
              <w:spacing w:before="240"/>
              <w:rPr>
                <w:ins w:id="49" w:author="Vodvářková Tereza Ing." w:date="2017-02-27T11:23:00Z"/>
                <w:rFonts w:ascii="Times New Roman" w:hAnsi="Times New Roman" w:cs="Times New Roman"/>
                <w:szCs w:val="20"/>
                <w:lang w:val="cs-CZ"/>
              </w:rPr>
            </w:pPr>
          </w:p>
          <w:p w:rsidR="00FD1B71" w:rsidRDefault="00354192" w:rsidP="00792089">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4B2BC3" w:rsidRPr="006F3D14" w:rsidRDefault="004B2BC3" w:rsidP="00792089">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B714BB">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B714BB">
          <w:rPr>
            <w:noProof/>
            <w:sz w:val="16"/>
            <w:lang w:val="cs-CZ"/>
          </w:rPr>
          <w:t>16</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221A7">
      <w:rPr>
        <w:sz w:val="16"/>
        <w:lang w:val="cs-CZ"/>
      </w:rPr>
      <w:t>Vršovice</w:t>
    </w:r>
    <w:ins w:id="50" w:author="Administrator" w:date="2017-02-20T10:59:00Z">
      <w:del w:id="51" w:author="Vodvářková Tereza Ing." w:date="2017-02-27T11:18:00Z">
        <w:r w:rsidR="004804C0" w:rsidDel="00B714BB">
          <w:rPr>
            <w:sz w:val="16"/>
            <w:lang w:val="cs-CZ"/>
          </w:rPr>
          <w:delText xml:space="preserve"> u Loun</w:delText>
        </w:r>
      </w:del>
    </w:ins>
    <w:del w:id="52" w:author="Administrator" w:date="2017-02-15T10:52:00Z">
      <w:r w:rsidR="009221A7" w:rsidDel="00420A03">
        <w:rPr>
          <w:sz w:val="16"/>
          <w:lang w:val="cs-CZ"/>
        </w:rPr>
        <w:delText xml:space="preserve"> u Loun</w:delText>
      </w:r>
    </w:del>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9074E">
      <w:rPr>
        <w:rFonts w:ascii="Times New Roman" w:hAnsi="Times New Roman" w:cs="Times New Roman"/>
        <w:sz w:val="16"/>
      </w:rPr>
      <w:t>Vršovice</w:t>
    </w:r>
    <w:ins w:id="53" w:author="Administrator" w:date="2017-02-20T10:58:00Z">
      <w:r w:rsidR="004804C0">
        <w:rPr>
          <w:rFonts w:ascii="Times New Roman" w:hAnsi="Times New Roman" w:cs="Times New Roman"/>
          <w:sz w:val="16"/>
        </w:rPr>
        <w:t xml:space="preserve"> </w:t>
      </w:r>
      <w:del w:id="54" w:author="Vodvářková Tereza Ing." w:date="2017-02-27T11:18:00Z">
        <w:r w:rsidR="004804C0" w:rsidDel="00B714BB">
          <w:rPr>
            <w:rFonts w:ascii="Times New Roman" w:hAnsi="Times New Roman" w:cs="Times New Roman"/>
            <w:sz w:val="16"/>
          </w:rPr>
          <w:delText>u Loun</w:delText>
        </w:r>
      </w:del>
    </w:ins>
    <w:del w:id="55" w:author="Administrator" w:date="2017-02-15T10:52:00Z">
      <w:r w:rsidR="00D9074E" w:rsidDel="00420A03">
        <w:rPr>
          <w:rFonts w:ascii="Times New Roman" w:hAnsi="Times New Roman" w:cs="Times New Roman"/>
          <w:sz w:val="16"/>
        </w:rPr>
        <w:delText xml:space="preserve"> u Loun</w:delText>
      </w:r>
    </w:del>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rson w15:author="Vodvářková Tereza Ing.">
    <w15:presenceInfo w15:providerId="AD" w15:userId="S-1-5-21-3654044162-3347481870-3539283771-1231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5D55"/>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D6AE8"/>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4C4C"/>
    <w:rsid w:val="0028504E"/>
    <w:rsid w:val="00295DC7"/>
    <w:rsid w:val="002A08E6"/>
    <w:rsid w:val="002A1264"/>
    <w:rsid w:val="002A16BB"/>
    <w:rsid w:val="002A589C"/>
    <w:rsid w:val="002C3B63"/>
    <w:rsid w:val="002D02B2"/>
    <w:rsid w:val="002D21C5"/>
    <w:rsid w:val="002D3562"/>
    <w:rsid w:val="002D6287"/>
    <w:rsid w:val="002E6B1D"/>
    <w:rsid w:val="002F5FC3"/>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0A03"/>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04C0"/>
    <w:rsid w:val="004832A1"/>
    <w:rsid w:val="00483450"/>
    <w:rsid w:val="0049654A"/>
    <w:rsid w:val="004A004B"/>
    <w:rsid w:val="004A354F"/>
    <w:rsid w:val="004A6BC1"/>
    <w:rsid w:val="004B2BC3"/>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B58A6"/>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617E"/>
    <w:rsid w:val="00792089"/>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B69BF"/>
    <w:rsid w:val="008C3722"/>
    <w:rsid w:val="008C4AB9"/>
    <w:rsid w:val="008D60F8"/>
    <w:rsid w:val="008E5965"/>
    <w:rsid w:val="008F4522"/>
    <w:rsid w:val="0090466C"/>
    <w:rsid w:val="00904EBD"/>
    <w:rsid w:val="00920359"/>
    <w:rsid w:val="009221A7"/>
    <w:rsid w:val="0093305D"/>
    <w:rsid w:val="00935518"/>
    <w:rsid w:val="00937F9D"/>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14BB"/>
    <w:rsid w:val="00B728CC"/>
    <w:rsid w:val="00B73EC4"/>
    <w:rsid w:val="00B747ED"/>
    <w:rsid w:val="00B80771"/>
    <w:rsid w:val="00B80BB4"/>
    <w:rsid w:val="00B8217F"/>
    <w:rsid w:val="00B84419"/>
    <w:rsid w:val="00B85766"/>
    <w:rsid w:val="00B93DC4"/>
    <w:rsid w:val="00B95798"/>
    <w:rsid w:val="00BA30C8"/>
    <w:rsid w:val="00BA4EA7"/>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DE1"/>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074E"/>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2E27"/>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7DA7"/>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C1413C"/>
  <w15:docId w15:val="{30C17625-A4A1-4DB2-9738-CD2FDAA0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0A56-29A8-478A-BF58-FDCB3B60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8000</Words>
  <Characters>47201</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5</cp:revision>
  <cp:lastPrinted>2016-11-18T08:49:00Z</cp:lastPrinted>
  <dcterms:created xsi:type="dcterms:W3CDTF">2017-02-14T08:51:00Z</dcterms:created>
  <dcterms:modified xsi:type="dcterms:W3CDTF">2017-02-27T10:25:00Z</dcterms:modified>
</cp:coreProperties>
</file>